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523833EC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33D8F326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6C1ABF" w:rsidRPr="00CF0408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14AD1C9F" w:rsidR="006D72A9" w:rsidRPr="00CF0408" w:rsidRDefault="006D72A9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 xml:space="preserve">Koordinierende </w:t>
      </w:r>
      <w:proofErr w:type="spellStart"/>
      <w:r w:rsidRPr="00CF0408">
        <w:rPr>
          <w:rFonts w:ascii="Arial" w:hAnsi="Arial" w:cs="Arial"/>
          <w:b/>
          <w:sz w:val="22"/>
          <w:szCs w:val="22"/>
        </w:rPr>
        <w:t>DSt</w:t>
      </w:r>
      <w:proofErr w:type="spellEnd"/>
      <w:r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BaE nach § 76 SGB III" w:value="BaE nach § 76 SGB I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AsA nach § 130 SGB III" w:value="AsA nach § 130 SGB III"/>
            <w:listItem w:displayText="abH nach § 75 SGB III" w:value="abH nach § 75 SGB III"/>
            <w:listItem w:displayText="BerEb nach § 49 SGB III" w:value="BerEb nach § 49 SGB III"/>
            <w:listItem w:displayText="Reha-Ausbildung nach § 117 Abs. 1 S. 1 Nr. 1b SGB III" w:value="Reha-Ausbildung nach § 117 Abs. 1 S. 1 Nr. 1b SGB III"/>
            <w:listItem w:displayText="InRAM nach § 117 Abs. 1 S. 1 Nr. 1b SGB III" w:value="InRAM nach § 117 Abs. 1 S. 1 Nr. 1b SGB III"/>
            <w:listItem w:displayText="bbuReha nach § 117 Abs. 1 S.1 Nr. 1b SGB III" w:value="bbuReha nach § 117 Abs. 1 S.1 Nr. 1b SGB III"/>
            <w:listItem w:displayText="bbA nach § 117 Abs. 1 S. 1 Nr. 1b SGB III" w:value="bbA nach § 117 Abs. 1 S. 1 Nr. 1b SGB III"/>
            <w:listItem w:displayText="DIA-AM nach § 49 Abs. 4 SGB IX" w:value="DIA-AM nach § 49 Abs. 4 SGB IX"/>
            <w:listItem w:displayText="UB nach § 55 SGB IX" w:value="UB nach § 55 SGB IX"/>
            <w:listItem w:displayText="DIA-AM i.V.m. UB nach § 49 Abs.4 SGB IX i.V.m. § 55 SGB IX" w:value="DIA-AM i.V.m. UB nach § 49 Abs.4 SGB IX i.V.m. § 55 SGB IX"/>
            <w:listItem w:displayText="THB nach § 49 Abs. 3 Nr. 7 SGB IX" w:value="THB nach § 49 Abs. 3 Nr. 7 SGB IX"/>
            <w:listItem w:displayText="BuKSelb nach § 16c SGB II" w:value="BuKSelb nach § 16c SGB 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GK nach §§ 81 bis 87, § 131a SGB III" w:value="GK nach §§ 81 bis 87, § 131a SGB III"/>
            <w:listItem w:displayText="ganzheitliche beschäftigungsbegleitende Betreuung nach § 16e SGB II / § 16i SGB II" w:value="ganzheitliche beschäftigungsbegleitende Betreuung nach § 16e SGB II / § 16i SGB II"/>
            <w:listItem w:displayText="Berufsorientierungsmaßnahme nach § 48 SGB III" w:value="Berufsorientierungsmaßnahmen nach § 48 SGB III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 xml:space="preserve">. 1 SGB II </w:t>
      </w:r>
      <w:proofErr w:type="spellStart"/>
      <w:r w:rsidR="006C1ABF">
        <w:rPr>
          <w:rFonts w:ascii="Arial" w:hAnsi="Arial" w:cs="Arial"/>
          <w:sz w:val="16"/>
          <w:szCs w:val="24"/>
        </w:rPr>
        <w:t>i.V.m</w:t>
      </w:r>
      <w:proofErr w:type="spellEnd"/>
      <w:r w:rsidR="006C1ABF">
        <w:rPr>
          <w:rFonts w:ascii="Arial" w:hAnsi="Arial" w:cs="Arial"/>
          <w:sz w:val="16"/>
          <w:szCs w:val="24"/>
        </w:rPr>
        <w:t>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</w:t>
      </w:r>
      <w:proofErr w:type="spellStart"/>
      <w:r w:rsidRPr="0031256F">
        <w:rPr>
          <w:rFonts w:ascii="Arial" w:hAnsi="Arial"/>
          <w:sz w:val="16"/>
        </w:rPr>
        <w:t>Losblatt</w:t>
      </w:r>
      <w:proofErr w:type="spellEnd"/>
      <w:r w:rsidRPr="0031256F">
        <w:rPr>
          <w:rFonts w:ascii="Arial" w:hAnsi="Arial"/>
          <w:sz w:val="16"/>
        </w:rPr>
        <w:t xml:space="preserve"> angegebenen </w:t>
      </w:r>
      <w:proofErr w:type="spellStart"/>
      <w:r w:rsidRPr="0031256F">
        <w:rPr>
          <w:rFonts w:ascii="Arial" w:hAnsi="Arial"/>
          <w:sz w:val="16"/>
        </w:rPr>
        <w:t>Maßnahmeortes</w:t>
      </w:r>
      <w:proofErr w:type="spellEnd"/>
      <w:r w:rsidRPr="0031256F">
        <w:rPr>
          <w:rFonts w:ascii="Arial" w:hAnsi="Arial"/>
          <w:sz w:val="16"/>
        </w:rPr>
        <w:t xml:space="preserve">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77777777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4F2870ED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Tel-Nr. des Ansprechpartners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7777777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Auftragnehmer </w:t>
            </w:r>
            <w:proofErr w:type="spellStart"/>
            <w:r w:rsidRPr="00F61033">
              <w:rPr>
                <w:rFonts w:ascii="Arial" w:hAnsi="Arial"/>
                <w:sz w:val="16"/>
                <w:szCs w:val="16"/>
                <w:u w:val="single"/>
              </w:rPr>
              <w:t>Kd</w:t>
            </w:r>
            <w:proofErr w:type="spellEnd"/>
            <w:r w:rsidRPr="00F61033">
              <w:rPr>
                <w:rFonts w:ascii="Arial" w:hAnsi="Arial"/>
                <w:sz w:val="16"/>
                <w:szCs w:val="16"/>
                <w:u w:val="single"/>
              </w:rPr>
              <w:t>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Anschrift am </w:t>
            </w:r>
            <w:proofErr w:type="spellStart"/>
            <w:r>
              <w:rPr>
                <w:rFonts w:ascii="Arial" w:hAnsi="Arial" w:cs="Arial"/>
                <w:sz w:val="16"/>
                <w:szCs w:val="16"/>
                <w:u w:val="single"/>
              </w:rPr>
              <w:t>Maßnahmeort</w:t>
            </w:r>
            <w:proofErr w:type="spellEnd"/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134"/>
        <w:gridCol w:w="2127"/>
        <w:gridCol w:w="1417"/>
      </w:tblGrid>
      <w:tr w:rsidR="002347D0" w:rsidRPr="00897D08" w14:paraId="19227238" w14:textId="6182F753" w:rsidTr="00DA6BB0">
        <w:trPr>
          <w:cantSplit/>
          <w:trHeight w:hRule="exact" w:val="1311"/>
        </w:trPr>
        <w:tc>
          <w:tcPr>
            <w:tcW w:w="9209" w:type="dxa"/>
            <w:gridSpan w:val="6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77777777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DA6BB0">
        <w:trPr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proofErr w:type="spellStart"/>
            <w:r w:rsidRPr="001D6907">
              <w:rPr>
                <w:rFonts w:ascii="Arial" w:hAnsi="Arial"/>
                <w:sz w:val="16"/>
              </w:rPr>
              <w:t>bezeichnung</w:t>
            </w:r>
            <w:proofErr w:type="spellEnd"/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134" w:type="dxa"/>
            <w:vAlign w:val="center"/>
          </w:tcPr>
          <w:p w14:paraId="5D1DD11F" w14:textId="2AA51C81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</w:t>
            </w:r>
            <w:r>
              <w:rPr>
                <w:rFonts w:ascii="Arial" w:hAnsi="Arial"/>
                <w:sz w:val="16"/>
              </w:rPr>
              <w:t>-</w:t>
            </w:r>
            <w:r w:rsidRPr="00897D08">
              <w:rPr>
                <w:rFonts w:ascii="Arial" w:hAnsi="Arial"/>
                <w:sz w:val="16"/>
              </w:rPr>
              <w:t>plätze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DA6BB0">
        <w:trPr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3965BE3A" w:rsidR="002347D0" w:rsidRPr="00C02309" w:rsidRDefault="00FF67D2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760ED25" w14:textId="122A0B92" w:rsidTr="00DA6BB0">
        <w:trPr>
          <w:cantSplit/>
          <w:trHeight w:hRule="exact" w:val="799"/>
        </w:trPr>
        <w:tc>
          <w:tcPr>
            <w:tcW w:w="1129" w:type="dxa"/>
          </w:tcPr>
          <w:p w14:paraId="326EBEDC" w14:textId="16ECCC83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4C5883C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6AB4562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8BE2B8" w14:textId="62D9CB3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057A51FD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40991226"/>
            <w:placeholder>
              <w:docPart w:val="E32F910F66364C39B44B76DB427CF406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07C05F5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23BD486" w14:textId="1E33D950" w:rsidTr="00DA6BB0">
        <w:trPr>
          <w:cantSplit/>
          <w:trHeight w:hRule="exact" w:val="799"/>
        </w:trPr>
        <w:tc>
          <w:tcPr>
            <w:tcW w:w="1129" w:type="dxa"/>
          </w:tcPr>
          <w:p w14:paraId="0C768C12" w14:textId="6E83C0B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688837A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74AE47A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579850" w14:textId="5366F9C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467BED28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172607599"/>
            <w:placeholder>
              <w:docPart w:val="4FB16C89CD5D446FA9A5D4B6C6DC089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08B3AD7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7B1E49" w14:textId="04123A91" w:rsidTr="00DA6BB0">
        <w:trPr>
          <w:cantSplit/>
          <w:trHeight w:hRule="exact" w:val="799"/>
        </w:trPr>
        <w:tc>
          <w:tcPr>
            <w:tcW w:w="1129" w:type="dxa"/>
          </w:tcPr>
          <w:p w14:paraId="1C54D992" w14:textId="2F06C61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6A77EE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5D9309A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6A88CAE" w14:textId="38A5FB8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2203D4E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03060476"/>
            <w:placeholder>
              <w:docPart w:val="6C1A578A0D164AC483356A7AF1F129CE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53CDE9B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DD68EC" w14:textId="7D3B8A2B" w:rsidTr="00DA6BB0">
        <w:trPr>
          <w:cantSplit/>
          <w:trHeight w:hRule="exact" w:val="799"/>
        </w:trPr>
        <w:tc>
          <w:tcPr>
            <w:tcW w:w="1129" w:type="dxa"/>
          </w:tcPr>
          <w:p w14:paraId="5645D3CC" w14:textId="65A7B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7F8DFFB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1AD9B2A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B25BD4E" w14:textId="173EC88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1CEAC46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329207652"/>
            <w:placeholder>
              <w:docPart w:val="B8C3F631C04C49609BA6A7E791629480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13DADF3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5FAC397" w14:textId="11BDE1C0" w:rsidTr="00DA6BB0">
        <w:trPr>
          <w:cantSplit/>
          <w:trHeight w:hRule="exact" w:val="799"/>
        </w:trPr>
        <w:tc>
          <w:tcPr>
            <w:tcW w:w="1129" w:type="dxa"/>
          </w:tcPr>
          <w:p w14:paraId="110F0A4B" w14:textId="5E6D636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0259BF3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274D917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4ECDE78" w14:textId="38CE13F9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558A4E82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072845650"/>
            <w:placeholder>
              <w:docPart w:val="9A0C269C9E1A4D24AC1E9D6B80630E3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0F77665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4AE55E4" w14:textId="1BF63044" w:rsidTr="00DA6BB0">
        <w:trPr>
          <w:cantSplit/>
          <w:trHeight w:hRule="exact" w:val="799"/>
        </w:trPr>
        <w:tc>
          <w:tcPr>
            <w:tcW w:w="1129" w:type="dxa"/>
          </w:tcPr>
          <w:p w14:paraId="202E2D95" w14:textId="12867CB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A2835E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19A2E05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EEEE258" w14:textId="4EFA15BC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61705C17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390039986"/>
            <w:placeholder>
              <w:docPart w:val="E3515DA18745400E9147C35866A33A2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72C9A3D6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852BD90" w14:textId="5D460266" w:rsidTr="00DA6BB0">
        <w:trPr>
          <w:cantSplit/>
          <w:trHeight w:hRule="exact" w:val="799"/>
        </w:trPr>
        <w:tc>
          <w:tcPr>
            <w:tcW w:w="1129" w:type="dxa"/>
          </w:tcPr>
          <w:p w14:paraId="7F21D82D" w14:textId="76E9963D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77A54FE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65D68B8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B92AB2F" w14:textId="489CA825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2E92B76A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25800671"/>
            <w:placeholder>
              <w:docPart w:val="33FDCAE3A5D04FC3B9CEFC7CE6F8EB0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0E83C68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E571FC" w14:textId="0E9F63EE" w:rsidTr="00DA6BB0">
        <w:trPr>
          <w:cantSplit/>
          <w:trHeight w:hRule="exact" w:val="799"/>
        </w:trPr>
        <w:tc>
          <w:tcPr>
            <w:tcW w:w="1129" w:type="dxa"/>
          </w:tcPr>
          <w:p w14:paraId="393EF8E2" w14:textId="1F70CFC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2E36E37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4DD62D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3359571" w14:textId="32AF192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1A123BA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7448874"/>
            <w:placeholder>
              <w:docPart w:val="94598A3B80C246499F5B6F088DBBA68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5FBC7F14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681878" w14:textId="2FA97764" w:rsidTr="00DA6BB0">
        <w:trPr>
          <w:cantSplit/>
          <w:trHeight w:hRule="exact" w:val="799"/>
        </w:trPr>
        <w:tc>
          <w:tcPr>
            <w:tcW w:w="1129" w:type="dxa"/>
          </w:tcPr>
          <w:p w14:paraId="64529C86" w14:textId="0BA906EC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09E144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2F62339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25AF206" w14:textId="532570C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5C071409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93725179"/>
            <w:placeholder>
              <w:docPart w:val="102AB1997DEE439E98592774DE4A8435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6C3A4037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748F221" w14:textId="68C365F2" w:rsidTr="00DA6BB0">
        <w:trPr>
          <w:cantSplit/>
          <w:trHeight w:hRule="exact" w:val="799"/>
        </w:trPr>
        <w:tc>
          <w:tcPr>
            <w:tcW w:w="1129" w:type="dxa"/>
          </w:tcPr>
          <w:p w14:paraId="1B7F7B87" w14:textId="1DE03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55D5B47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7ADA5FD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867D64F" w14:textId="2B8253C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3B47D0D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739068980"/>
            <w:placeholder>
              <w:docPart w:val="636ADEB5FCF046BCADD6FCC30F9F2C2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55460DB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48C82CEC" w14:textId="268F39AA" w:rsidTr="00DA6BB0">
        <w:trPr>
          <w:cantSplit/>
          <w:trHeight w:hRule="exact" w:val="799"/>
        </w:trPr>
        <w:tc>
          <w:tcPr>
            <w:tcW w:w="1129" w:type="dxa"/>
          </w:tcPr>
          <w:p w14:paraId="047DA32D" w14:textId="524C88F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0F8066E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759223D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9A262AF" w14:textId="1963876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558B6BD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520750691"/>
            <w:placeholder>
              <w:docPart w:val="863060F6554641B3B0482C9C3676CDCA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29BD1D4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E55BC08" w14:textId="2ED45654" w:rsidTr="00DA6BB0">
        <w:trPr>
          <w:cantSplit/>
          <w:trHeight w:hRule="exact" w:val="799"/>
        </w:trPr>
        <w:tc>
          <w:tcPr>
            <w:tcW w:w="1129" w:type="dxa"/>
          </w:tcPr>
          <w:p w14:paraId="42703FA3" w14:textId="0A9E878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5CD40F3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51B6AAB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3D0861E" w14:textId="4DEC395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1843E50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9394530"/>
            <w:placeholder>
              <w:docPart w:val="70F4778B4A6B41FAB4EECDA844035E64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4FA73A5B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FDE449F" w14:textId="6CB1E4C7" w:rsidTr="00DA6BB0">
        <w:trPr>
          <w:cantSplit/>
          <w:trHeight w:hRule="exact" w:val="799"/>
        </w:trPr>
        <w:tc>
          <w:tcPr>
            <w:tcW w:w="1129" w:type="dxa"/>
          </w:tcPr>
          <w:p w14:paraId="2A1B5A78" w14:textId="2B592C9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13832841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442108CE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6B5363FE" w14:textId="50B9D8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606490B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746794962"/>
            <w:placeholder>
              <w:docPart w:val="4A2CBD82DCBB4DBF9ADCE52C998A8018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307A2AE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0ECFFB4F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p w14:paraId="6289E91C" w14:textId="77777777" w:rsidR="00B63994" w:rsidRPr="00E63AD8" w:rsidRDefault="00B63994" w:rsidP="00353BF1">
      <w:pPr>
        <w:rPr>
          <w:rFonts w:ascii="Arial" w:hAnsi="Arial"/>
          <w:sz w:val="10"/>
        </w:rPr>
      </w:pPr>
    </w:p>
    <w:tbl>
      <w:tblPr>
        <w:tblpPr w:leftFromText="141" w:rightFromText="141" w:vertAnchor="text" w:horzAnchor="margin" w:tblpY="10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09"/>
      </w:tblGrid>
      <w:tr w:rsidR="00B63994" w:rsidRPr="00897D08" w14:paraId="0E998D48" w14:textId="77777777" w:rsidTr="00B63994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13DB84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ascii="Arial" w:hAnsi="Arial"/>
                <w:sz w:val="16"/>
                <w:szCs w:val="16"/>
              </w:rPr>
              <w:t xml:space="preserve">        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3E45E37A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Ort,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Datum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   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6"/>
      <w:footerReference w:type="default" r:id="rId7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25596" w14:textId="77777777" w:rsidR="00B514BD" w:rsidRDefault="00B514BD">
      <w:r>
        <w:separator/>
      </w:r>
    </w:p>
  </w:endnote>
  <w:endnote w:type="continuationSeparator" w:id="0">
    <w:p w14:paraId="61EB13F2" w14:textId="77777777" w:rsidR="00B514BD" w:rsidRDefault="00B5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6A3AC" w14:textId="029EB1C8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1D6907">
      <w:rPr>
        <w:rFonts w:ascii="Arial" w:hAnsi="Arial" w:cs="Arial"/>
      </w:rPr>
      <w:t>10</w:t>
    </w:r>
    <w:r w:rsidR="00B63994">
      <w:rPr>
        <w:rFonts w:ascii="Arial" w:hAnsi="Arial" w:cs="Arial"/>
      </w:rPr>
      <w:t>/2019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A22D86">
      <w:rPr>
        <w:rFonts w:ascii="Arial" w:hAnsi="Arial" w:cs="Arial"/>
        <w:noProof/>
      </w:rPr>
      <w:t>2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21D3C" w14:textId="77777777" w:rsidR="00B514BD" w:rsidRDefault="00B514BD">
      <w:r>
        <w:separator/>
      </w:r>
    </w:p>
  </w:footnote>
  <w:footnote w:type="continuationSeparator" w:id="0">
    <w:p w14:paraId="2621F573" w14:textId="77777777" w:rsidR="00B514BD" w:rsidRDefault="00B51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SyUw8qR/jMa9QI+IWwV/uH5NLWXSFEW3y++N7qNERPcknrGDPlhnGqAPmcqYadkjXfFKC9IhYE4Xxdp3zJFhQ==" w:salt="nbjFgpW1uPerfBK8w2bTC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BB"/>
    <w:rsid w:val="00001EE8"/>
    <w:rsid w:val="000033E7"/>
    <w:rsid w:val="000B6DBB"/>
    <w:rsid w:val="000C7D13"/>
    <w:rsid w:val="001065CD"/>
    <w:rsid w:val="00156EC3"/>
    <w:rsid w:val="001A61E7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84768"/>
    <w:rsid w:val="003B515E"/>
    <w:rsid w:val="003E2045"/>
    <w:rsid w:val="003E2C88"/>
    <w:rsid w:val="0042328A"/>
    <w:rsid w:val="004378E1"/>
    <w:rsid w:val="00452D83"/>
    <w:rsid w:val="00520554"/>
    <w:rsid w:val="00547EE3"/>
    <w:rsid w:val="005B1C18"/>
    <w:rsid w:val="005E3BC1"/>
    <w:rsid w:val="006006F2"/>
    <w:rsid w:val="006155FC"/>
    <w:rsid w:val="00630C71"/>
    <w:rsid w:val="00661820"/>
    <w:rsid w:val="006C1ABF"/>
    <w:rsid w:val="006D72A9"/>
    <w:rsid w:val="007061EF"/>
    <w:rsid w:val="00706B31"/>
    <w:rsid w:val="00717C50"/>
    <w:rsid w:val="0075750C"/>
    <w:rsid w:val="00777C9C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22D86"/>
    <w:rsid w:val="00A43320"/>
    <w:rsid w:val="00A63E3A"/>
    <w:rsid w:val="00A83AE2"/>
    <w:rsid w:val="00AF4466"/>
    <w:rsid w:val="00AF54F9"/>
    <w:rsid w:val="00B514BD"/>
    <w:rsid w:val="00B57D47"/>
    <w:rsid w:val="00B63994"/>
    <w:rsid w:val="00C02309"/>
    <w:rsid w:val="00C202C8"/>
    <w:rsid w:val="00CF0408"/>
    <w:rsid w:val="00D2646A"/>
    <w:rsid w:val="00DA6BB0"/>
    <w:rsid w:val="00DE04C0"/>
    <w:rsid w:val="00E008C9"/>
    <w:rsid w:val="00E10BE5"/>
    <w:rsid w:val="00E542B0"/>
    <w:rsid w:val="00E63AD8"/>
    <w:rsid w:val="00E741EC"/>
    <w:rsid w:val="00EA7126"/>
    <w:rsid w:val="00EC1AA4"/>
    <w:rsid w:val="00ED331F"/>
    <w:rsid w:val="00F54AA5"/>
    <w:rsid w:val="00F61033"/>
    <w:rsid w:val="00F67EF9"/>
    <w:rsid w:val="00FA3846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6F2FED" w:rsidP="006F2FED">
          <w:pPr>
            <w:pStyle w:val="70A8620DCF404E8D8032EDA1BC870489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6F2FED" w:rsidP="006F2FED">
          <w:pPr>
            <w:pStyle w:val="48E09E2AB10D4FEAA422F05166863E51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6F2FED" w:rsidP="006F2FED">
          <w:pPr>
            <w:pStyle w:val="4AE974971EBD4F16B7336659ECD9A423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2F910F66364C39B44B76DB427CF4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F67027-147F-4282-A3A8-E5A4B6DB917E}"/>
      </w:docPartPr>
      <w:docPartBody>
        <w:p w:rsidR="00146CB3" w:rsidRDefault="00D6734A" w:rsidP="00D6734A">
          <w:pPr>
            <w:pStyle w:val="E32F910F66364C39B44B76DB427CF406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FB16C89CD5D446FA9A5D4B6C6DC0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DE1F0F-3DFB-46DE-A357-09AEC9610F15}"/>
      </w:docPartPr>
      <w:docPartBody>
        <w:p w:rsidR="00146CB3" w:rsidRDefault="00D6734A" w:rsidP="00D6734A">
          <w:pPr>
            <w:pStyle w:val="4FB16C89CD5D446FA9A5D4B6C6DC089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C1A578A0D164AC483356A7AF1F129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AF84D5-D3CE-4B8C-B6E8-EFE8E4CDC67E}"/>
      </w:docPartPr>
      <w:docPartBody>
        <w:p w:rsidR="00146CB3" w:rsidRDefault="00D6734A" w:rsidP="00D6734A">
          <w:pPr>
            <w:pStyle w:val="6C1A578A0D164AC483356A7AF1F129CE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B8C3F631C04C49609BA6A7E7916294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E74DE-AFC3-4C00-B31C-9571E365EBAB}"/>
      </w:docPartPr>
      <w:docPartBody>
        <w:p w:rsidR="00146CB3" w:rsidRDefault="00D6734A" w:rsidP="00D6734A">
          <w:pPr>
            <w:pStyle w:val="B8C3F631C04C49609BA6A7E791629480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A0C269C9E1A4D24AC1E9D6B80630E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ABA120-DA17-49AD-A254-ECE0DD364061}"/>
      </w:docPartPr>
      <w:docPartBody>
        <w:p w:rsidR="00146CB3" w:rsidRDefault="00D6734A" w:rsidP="00D6734A">
          <w:pPr>
            <w:pStyle w:val="9A0C269C9E1A4D24AC1E9D6B80630E3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515DA18745400E9147C35866A33A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4E5212-2A82-4C2C-8810-DBB8D989AADE}"/>
      </w:docPartPr>
      <w:docPartBody>
        <w:p w:rsidR="00146CB3" w:rsidRDefault="00D6734A" w:rsidP="00D6734A">
          <w:pPr>
            <w:pStyle w:val="E3515DA18745400E9147C35866A33A2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33FDCAE3A5D04FC3B9CEFC7CE6F8E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93909A-E785-4302-9E76-717E6A4D14C5}"/>
      </w:docPartPr>
      <w:docPartBody>
        <w:p w:rsidR="00146CB3" w:rsidRDefault="00D6734A" w:rsidP="00D6734A">
          <w:pPr>
            <w:pStyle w:val="33FDCAE3A5D04FC3B9CEFC7CE6F8EB0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4598A3B80C246499F5B6F088DBBA6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EFE4A-A784-4EBF-894C-1CA87BF484A0}"/>
      </w:docPartPr>
      <w:docPartBody>
        <w:p w:rsidR="00146CB3" w:rsidRDefault="00D6734A" w:rsidP="00D6734A">
          <w:pPr>
            <w:pStyle w:val="94598A3B80C246499F5B6F088DBBA68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102AB1997DEE439E98592774DE4A8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95BA22-CA6F-45F5-80A7-6EC504E783E9}"/>
      </w:docPartPr>
      <w:docPartBody>
        <w:p w:rsidR="00146CB3" w:rsidRDefault="00D6734A" w:rsidP="00D6734A">
          <w:pPr>
            <w:pStyle w:val="102AB1997DEE439E98592774DE4A8435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36ADEB5FCF046BCADD6FCC30F9F2C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731C70-A242-4FDD-A1E6-9D1FC71CA6BC}"/>
      </w:docPartPr>
      <w:docPartBody>
        <w:p w:rsidR="00146CB3" w:rsidRDefault="00D6734A" w:rsidP="00D6734A">
          <w:pPr>
            <w:pStyle w:val="636ADEB5FCF046BCADD6FCC30F9F2C2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863060F6554641B3B0482C9C3676C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A7FEB6-8BE0-427C-9847-82DE0EEA082C}"/>
      </w:docPartPr>
      <w:docPartBody>
        <w:p w:rsidR="00146CB3" w:rsidRDefault="00D6734A" w:rsidP="00D6734A">
          <w:pPr>
            <w:pStyle w:val="863060F6554641B3B0482C9C3676CDCA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70F4778B4A6B41FAB4EECDA844035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0729C-1A72-41B4-94EB-9D456763B37F}"/>
      </w:docPartPr>
      <w:docPartBody>
        <w:p w:rsidR="00146CB3" w:rsidRDefault="00D6734A" w:rsidP="00D6734A">
          <w:pPr>
            <w:pStyle w:val="70F4778B4A6B41FAB4EECDA844035E6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A2CBD82DCBB4DBF9ADCE52C998A80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711679-CB70-4BDF-A38C-F130BC78BEDC}"/>
      </w:docPartPr>
      <w:docPartBody>
        <w:p w:rsidR="00146CB3" w:rsidRDefault="00D6734A" w:rsidP="00D6734A">
          <w:pPr>
            <w:pStyle w:val="4A2CBD82DCBB4DBF9ADCE52C998A8018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77"/>
    <w:rsid w:val="00113379"/>
    <w:rsid w:val="00146CB3"/>
    <w:rsid w:val="00250982"/>
    <w:rsid w:val="00282034"/>
    <w:rsid w:val="00440F77"/>
    <w:rsid w:val="00686596"/>
    <w:rsid w:val="006F2FED"/>
    <w:rsid w:val="00784835"/>
    <w:rsid w:val="00AC02FE"/>
    <w:rsid w:val="00BE2E74"/>
    <w:rsid w:val="00D6734A"/>
    <w:rsid w:val="00E4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6734A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24</cp:revision>
  <cp:lastPrinted>2005-11-29T09:43:00Z</cp:lastPrinted>
  <dcterms:created xsi:type="dcterms:W3CDTF">2019-10-04T09:07:00Z</dcterms:created>
  <dcterms:modified xsi:type="dcterms:W3CDTF">2020-12-09T07:00:00Z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